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736" w:rsidRPr="008A5023" w:rsidRDefault="00E67736" w:rsidP="002D392B">
      <w:pPr>
        <w:rPr>
          <w:rFonts w:ascii="Arial" w:hAnsi="Arial" w:cs="Arial"/>
          <w:b/>
          <w:sz w:val="28"/>
          <w:szCs w:val="28"/>
          <w:u w:val="single"/>
        </w:rPr>
      </w:pPr>
      <w:r w:rsidRPr="008A5023">
        <w:rPr>
          <w:rFonts w:ascii="Arial" w:hAnsi="Arial" w:cs="Arial"/>
          <w:b/>
          <w:sz w:val="28"/>
          <w:szCs w:val="28"/>
          <w:u w:val="single"/>
        </w:rPr>
        <w:t>Projekteinführung</w:t>
      </w:r>
    </w:p>
    <w:p w:rsidR="00E67736" w:rsidRPr="008A5023" w:rsidRDefault="00E67736" w:rsidP="002D392B">
      <w:pPr>
        <w:rPr>
          <w:rFonts w:ascii="Arial" w:hAnsi="Arial" w:cs="Arial"/>
          <w:b/>
          <w:sz w:val="28"/>
          <w:szCs w:val="28"/>
          <w:u w:val="single"/>
        </w:rPr>
      </w:pPr>
    </w:p>
    <w:p w:rsidR="002D392B" w:rsidRPr="008A5023" w:rsidRDefault="002D392B" w:rsidP="008A5023">
      <w:pPr>
        <w:spacing w:line="360" w:lineRule="auto"/>
        <w:rPr>
          <w:rFonts w:ascii="Arial" w:hAnsi="Arial" w:cs="Arial"/>
          <w:b/>
          <w:sz w:val="28"/>
          <w:szCs w:val="28"/>
          <w:u w:val="single"/>
        </w:rPr>
      </w:pPr>
      <w:r w:rsidRPr="008A5023">
        <w:rPr>
          <w:rFonts w:ascii="Arial" w:hAnsi="Arial" w:cs="Arial"/>
          <w:b/>
          <w:sz w:val="28"/>
          <w:szCs w:val="28"/>
          <w:u w:val="single"/>
        </w:rPr>
        <w:t>Arbeitsauftrag:</w:t>
      </w:r>
    </w:p>
    <w:p w:rsidR="002D392B" w:rsidRPr="008A5023" w:rsidRDefault="002D392B" w:rsidP="002D392B">
      <w:pPr>
        <w:rPr>
          <w:rFonts w:ascii="Arial" w:hAnsi="Arial" w:cs="Arial"/>
        </w:rPr>
      </w:pPr>
      <w:r w:rsidRPr="008A5023">
        <w:rPr>
          <w:rFonts w:ascii="Arial" w:hAnsi="Arial" w:cs="Arial"/>
        </w:rPr>
        <w:t xml:space="preserve">Bei Pforzheim </w:t>
      </w:r>
      <w:ins w:id="0" w:author="Arndt Wetzel" w:date="2020-05-08T16:33:00Z">
        <w:r w:rsidR="00B02092">
          <w:rPr>
            <w:rFonts w:ascii="Arial" w:hAnsi="Arial" w:cs="Arial"/>
          </w:rPr>
          <w:t xml:space="preserve">soll im </w:t>
        </w:r>
      </w:ins>
      <w:del w:id="1" w:author="Arndt Wetzel" w:date="2020-05-08T16:33:00Z">
        <w:r w:rsidRPr="008A5023" w:rsidDel="00B02092">
          <w:rPr>
            <w:rFonts w:ascii="Arial" w:hAnsi="Arial" w:cs="Arial"/>
          </w:rPr>
          <w:delText xml:space="preserve">muss der </w:delText>
        </w:r>
      </w:del>
      <w:r w:rsidRPr="008A5023">
        <w:rPr>
          <w:rFonts w:ascii="Arial" w:hAnsi="Arial" w:cs="Arial"/>
        </w:rPr>
        <w:t xml:space="preserve">Neubau von Dr. Müller </w:t>
      </w:r>
      <w:ins w:id="2" w:author="Arndt Wetzel" w:date="2020-05-08T16:33:00Z">
        <w:r w:rsidR="00B02092">
          <w:rPr>
            <w:rFonts w:ascii="Arial" w:hAnsi="Arial" w:cs="Arial"/>
          </w:rPr>
          <w:t xml:space="preserve">die Trinkwasserinstallation geplant </w:t>
        </w:r>
      </w:ins>
      <w:del w:id="3" w:author="Arndt Wetzel" w:date="2020-05-08T16:33:00Z">
        <w:r w:rsidRPr="008A5023" w:rsidDel="00B02092">
          <w:rPr>
            <w:rFonts w:ascii="Arial" w:hAnsi="Arial" w:cs="Arial"/>
          </w:rPr>
          <w:delText xml:space="preserve">installiert </w:delText>
        </w:r>
      </w:del>
      <w:r w:rsidRPr="008A5023">
        <w:rPr>
          <w:rFonts w:ascii="Arial" w:hAnsi="Arial" w:cs="Arial"/>
        </w:rPr>
        <w:t>werden. Es handelt sich hierbei um ein Einfamilienhaus. Die Grundrisse</w:t>
      </w:r>
      <w:ins w:id="4" w:author="Arndt Wetzel" w:date="2020-05-08T16:34:00Z">
        <w:r w:rsidR="00B02092">
          <w:rPr>
            <w:rFonts w:ascii="Arial" w:hAnsi="Arial" w:cs="Arial"/>
          </w:rPr>
          <w:t>,</w:t>
        </w:r>
      </w:ins>
      <w:r w:rsidRPr="008A5023">
        <w:rPr>
          <w:rFonts w:ascii="Arial" w:hAnsi="Arial" w:cs="Arial"/>
        </w:rPr>
        <w:t xml:space="preserve"> sowie der Gebäudeschnitt</w:t>
      </w:r>
      <w:ins w:id="5" w:author="Arndt Wetzel" w:date="2020-05-08T16:34:00Z">
        <w:r w:rsidR="00B02092">
          <w:rPr>
            <w:rFonts w:ascii="Arial" w:hAnsi="Arial" w:cs="Arial"/>
          </w:rPr>
          <w:t>,</w:t>
        </w:r>
      </w:ins>
      <w:r w:rsidRPr="008A5023">
        <w:rPr>
          <w:rFonts w:ascii="Arial" w:hAnsi="Arial" w:cs="Arial"/>
        </w:rPr>
        <w:t xml:space="preserve"> sind umseitig abgebildet. Der Raum „Arbeit 2“</w:t>
      </w:r>
      <w:del w:id="6" w:author="Arndt Wetzel" w:date="2020-05-08T16:34:00Z">
        <w:r w:rsidRPr="008A5023" w:rsidDel="00B02092">
          <w:rPr>
            <w:rFonts w:ascii="Arial" w:hAnsi="Arial" w:cs="Arial"/>
          </w:rPr>
          <w:delText xml:space="preserve"> (sowie das zugehörige WC) </w:delText>
        </w:r>
      </w:del>
      <w:r w:rsidRPr="008A5023">
        <w:rPr>
          <w:rFonts w:ascii="Arial" w:hAnsi="Arial" w:cs="Arial"/>
        </w:rPr>
        <w:t xml:space="preserve"> im Erdgeschoss</w:t>
      </w:r>
      <w:ins w:id="7" w:author="Arndt Wetzel" w:date="2020-05-08T16:34:00Z">
        <w:r w:rsidR="00B02092">
          <w:rPr>
            <w:rFonts w:ascii="Arial" w:hAnsi="Arial" w:cs="Arial"/>
          </w:rPr>
          <w:t>, sowie das zugeörige WC,</w:t>
        </w:r>
      </w:ins>
      <w:r w:rsidRPr="008A5023">
        <w:rPr>
          <w:rFonts w:ascii="Arial" w:hAnsi="Arial" w:cs="Arial"/>
        </w:rPr>
        <w:t xml:space="preserve"> w</w:t>
      </w:r>
      <w:ins w:id="8" w:author="Arndt Wetzel" w:date="2020-05-08T16:34:00Z">
        <w:r w:rsidR="00B02092">
          <w:rPr>
            <w:rFonts w:ascii="Arial" w:hAnsi="Arial" w:cs="Arial"/>
          </w:rPr>
          <w:t>erden</w:t>
        </w:r>
      </w:ins>
      <w:del w:id="9" w:author="Arndt Wetzel" w:date="2020-05-08T16:34:00Z">
        <w:r w:rsidRPr="008A5023" w:rsidDel="00B02092">
          <w:rPr>
            <w:rFonts w:ascii="Arial" w:hAnsi="Arial" w:cs="Arial"/>
          </w:rPr>
          <w:delText>ird</w:delText>
        </w:r>
      </w:del>
      <w:r w:rsidRPr="008A5023">
        <w:rPr>
          <w:rFonts w:ascii="Arial" w:hAnsi="Arial" w:cs="Arial"/>
        </w:rPr>
        <w:t xml:space="preserve"> als Kosmetikstudio genutzt. </w:t>
      </w:r>
    </w:p>
    <w:p w:rsidR="002D392B" w:rsidRPr="008A5023" w:rsidRDefault="002D392B" w:rsidP="002D392B">
      <w:pPr>
        <w:rPr>
          <w:rFonts w:ascii="Arial" w:hAnsi="Arial" w:cs="Arial"/>
        </w:rPr>
      </w:pPr>
    </w:p>
    <w:p w:rsidR="002D392B" w:rsidRPr="008A5023" w:rsidRDefault="002D392B" w:rsidP="0071374C">
      <w:pPr>
        <w:numPr>
          <w:ilvl w:val="0"/>
          <w:numId w:val="1"/>
        </w:numPr>
        <w:ind w:left="360"/>
        <w:rPr>
          <w:rFonts w:ascii="Arial" w:hAnsi="Arial" w:cs="Arial"/>
        </w:rPr>
      </w:pPr>
      <w:r w:rsidRPr="008A5023">
        <w:rPr>
          <w:rFonts w:ascii="Arial" w:hAnsi="Arial" w:cs="Arial"/>
        </w:rPr>
        <w:t xml:space="preserve">Nehmen </w:t>
      </w:r>
      <w:ins w:id="10" w:author="Arndt Wetzel" w:date="2020-05-08T16:35:00Z">
        <w:r w:rsidR="00B02092">
          <w:rPr>
            <w:rFonts w:ascii="Arial" w:hAnsi="Arial" w:cs="Arial"/>
          </w:rPr>
          <w:t>S</w:t>
        </w:r>
      </w:ins>
      <w:del w:id="11" w:author="Arndt Wetzel" w:date="2020-05-08T16:35:00Z">
        <w:r w:rsidRPr="008A5023" w:rsidDel="00B02092">
          <w:rPr>
            <w:rFonts w:ascii="Arial" w:hAnsi="Arial" w:cs="Arial"/>
          </w:rPr>
          <w:delText>s</w:delText>
        </w:r>
      </w:del>
      <w:r w:rsidRPr="008A5023">
        <w:rPr>
          <w:rFonts w:ascii="Arial" w:hAnsi="Arial" w:cs="Arial"/>
        </w:rPr>
        <w:t>ie sich einige Minuten Zeit, um sich mit den Gegebenheiten vor Ort vertraut zu machen: Wie viele Räume besitzt das Gebäude, wie viele Stockwerke, in welchem Raum befindet sich der TW-Hausanschluss usw.</w:t>
      </w:r>
      <w:r w:rsidR="008F45B3" w:rsidRPr="008A5023">
        <w:rPr>
          <w:rFonts w:ascii="Arial" w:hAnsi="Arial" w:cs="Arial"/>
        </w:rPr>
        <w:br/>
      </w:r>
    </w:p>
    <w:p w:rsidR="002D392B" w:rsidRPr="008A5023" w:rsidRDefault="002D392B" w:rsidP="0071374C">
      <w:pPr>
        <w:numPr>
          <w:ilvl w:val="0"/>
          <w:numId w:val="1"/>
        </w:numPr>
        <w:ind w:left="360"/>
        <w:rPr>
          <w:rFonts w:ascii="Arial" w:hAnsi="Arial" w:cs="Arial"/>
        </w:rPr>
      </w:pPr>
      <w:r w:rsidRPr="008A5023">
        <w:rPr>
          <w:rFonts w:ascii="Arial" w:hAnsi="Arial" w:cs="Arial"/>
        </w:rPr>
        <w:t xml:space="preserve">Kennzeichnen </w:t>
      </w:r>
      <w:ins w:id="12" w:author="Arndt Wetzel" w:date="2020-05-08T16:35:00Z">
        <w:r w:rsidR="00B02092">
          <w:rPr>
            <w:rFonts w:ascii="Arial" w:hAnsi="Arial" w:cs="Arial"/>
          </w:rPr>
          <w:t>S</w:t>
        </w:r>
      </w:ins>
      <w:del w:id="13" w:author="Arndt Wetzel" w:date="2020-05-08T16:35:00Z">
        <w:r w:rsidRPr="008A5023" w:rsidDel="00B02092">
          <w:rPr>
            <w:rFonts w:ascii="Arial" w:hAnsi="Arial" w:cs="Arial"/>
          </w:rPr>
          <w:delText>s</w:delText>
        </w:r>
      </w:del>
      <w:r w:rsidRPr="008A5023">
        <w:rPr>
          <w:rFonts w:ascii="Arial" w:hAnsi="Arial" w:cs="Arial"/>
        </w:rPr>
        <w:t>ie zur besseren Orientierung sämtliche sanitäre Einrichtungsgegenstände farblich.</w:t>
      </w:r>
    </w:p>
    <w:p w:rsidR="002D392B" w:rsidRPr="008A5023" w:rsidRDefault="002D392B" w:rsidP="0071374C">
      <w:pPr>
        <w:rPr>
          <w:rFonts w:ascii="Arial" w:hAnsi="Arial" w:cs="Arial"/>
        </w:rPr>
      </w:pPr>
    </w:p>
    <w:p w:rsidR="002D392B" w:rsidRPr="008A5023" w:rsidRDefault="008A5023" w:rsidP="0071374C">
      <w:pPr>
        <w:numPr>
          <w:ilvl w:val="0"/>
          <w:numId w:val="1"/>
        </w:numPr>
        <w:ind w:left="360"/>
        <w:rPr>
          <w:rFonts w:ascii="Arial" w:hAnsi="Arial" w:cs="Arial"/>
        </w:rPr>
      </w:pPr>
      <w:r w:rsidRPr="008A5023">
        <w:rPr>
          <w:rFonts w:ascii="Arial" w:hAnsi="Arial" w:cs="Arial"/>
          <w:noProof/>
        </w:rPr>
        <mc:AlternateContent>
          <mc:Choice Requires="wps">
            <w:drawing>
              <wp:anchor distT="0" distB="0" distL="114300" distR="114300" simplePos="0" relativeHeight="251657216" behindDoc="0" locked="0" layoutInCell="1" allowOverlap="1" wp14:anchorId="020B8808" wp14:editId="0F6E3A74">
                <wp:simplePos x="0" y="0"/>
                <wp:positionH relativeFrom="column">
                  <wp:posOffset>-175895</wp:posOffset>
                </wp:positionH>
                <wp:positionV relativeFrom="paragraph">
                  <wp:posOffset>780415</wp:posOffset>
                </wp:positionV>
                <wp:extent cx="6121400" cy="1962150"/>
                <wp:effectExtent l="0" t="0" r="1270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0" cy="1962150"/>
                        </a:xfrm>
                        <a:prstGeom prst="rect">
                          <a:avLst/>
                        </a:prstGeom>
                        <a:solidFill>
                          <a:srgbClr val="FFFFFF"/>
                        </a:solidFill>
                        <a:ln w="9525">
                          <a:solidFill>
                            <a:srgbClr val="000000"/>
                          </a:solidFill>
                          <a:miter lim="800000"/>
                          <a:headEnd/>
                          <a:tailEnd/>
                        </a:ln>
                      </wps:spPr>
                      <wps:txbx>
                        <w:txbxContent>
                          <w:p w:rsidR="002D392B" w:rsidRPr="00EE67EB" w:rsidRDefault="002D392B" w:rsidP="002D392B">
                            <w:pPr>
                              <w:jc w:val="both"/>
                              <w:rPr>
                                <w:rFonts w:ascii="Arial" w:hAnsi="Arial" w:cs="Arial"/>
                                <w:i/>
                                <w:sz w:val="20"/>
                                <w:szCs w:val="20"/>
                              </w:rPr>
                            </w:pPr>
                            <w:r w:rsidRPr="00EE67EB">
                              <w:rPr>
                                <w:rFonts w:ascii="Arial" w:hAnsi="Arial" w:cs="Arial"/>
                                <w:i/>
                                <w:sz w:val="20"/>
                                <w:szCs w:val="20"/>
                              </w:rPr>
                              <w:t>Als wesentliche Risikofaktoren für Kontaminationen der Trinkwasserinstallation sind überdimensionierte Leitungen sowie nicht regelmäßig durchströmte Leitungsteile mit stagnierendem Wasser anzusehen.</w:t>
                            </w:r>
                          </w:p>
                          <w:p w:rsidR="002D392B" w:rsidRPr="00EE67EB" w:rsidRDefault="002D392B" w:rsidP="002D392B">
                            <w:pPr>
                              <w:jc w:val="both"/>
                              <w:rPr>
                                <w:rFonts w:ascii="Arial" w:hAnsi="Arial" w:cs="Arial"/>
                                <w:i/>
                                <w:sz w:val="20"/>
                                <w:szCs w:val="20"/>
                              </w:rPr>
                            </w:pPr>
                            <w:r w:rsidRPr="00EE67EB">
                              <w:rPr>
                                <w:rFonts w:ascii="Arial" w:hAnsi="Arial" w:cs="Arial"/>
                                <w:i/>
                                <w:sz w:val="20"/>
                                <w:szCs w:val="20"/>
                              </w:rPr>
                              <w:t>Zur Vermeidung von Stagnationswasser muss ein Trinkwasser-Installationssystem konstruktiv so aufgebaut werden, dass mit stattfindenden Wasserentnahmen möglichst viele Teilstrecken durchströmt werden. Werden die Entnahmestellen eines Gebäudes nicht regelmäßig genutzt und ist damit ein ausreichender Wasserwechsel nicht mehr sichergestellt, müssen in der Verantwortung des Betreibers bzw. Nutzers zusätzliche Maßnahmen zur Beseitigung des Stagnationswassers ergriffen werden.</w:t>
                            </w:r>
                          </w:p>
                          <w:p w:rsidR="002D392B" w:rsidRPr="00EE67EB" w:rsidRDefault="002D392B" w:rsidP="002D392B">
                            <w:pPr>
                              <w:jc w:val="both"/>
                              <w:rPr>
                                <w:rFonts w:ascii="Arial" w:hAnsi="Arial" w:cs="Arial"/>
                                <w:i/>
                                <w:sz w:val="20"/>
                                <w:szCs w:val="20"/>
                              </w:rPr>
                            </w:pPr>
                            <w:r w:rsidRPr="00EE67EB">
                              <w:rPr>
                                <w:rFonts w:ascii="Arial" w:hAnsi="Arial" w:cs="Arial"/>
                                <w:i/>
                                <w:sz w:val="20"/>
                                <w:szCs w:val="20"/>
                              </w:rPr>
                              <w:t>Es muss eine periodische Spülung in Krankenhäusern, Arztpraxen oder Hotels sichergestellt sein, unabhängig davon, ob Zimmer belegt sind oder nicht.</w:t>
                            </w:r>
                          </w:p>
                          <w:p w:rsidR="002D392B" w:rsidRDefault="002D392B" w:rsidP="002D392B">
                            <w:pPr>
                              <w:jc w:val="both"/>
                              <w:rPr>
                                <w:ins w:id="14" w:author="Werner, Uwe (ZSL)" w:date="2020-05-28T09:49:00Z"/>
                                <w:rFonts w:ascii="Arial" w:hAnsi="Arial" w:cs="Arial"/>
                                <w:i/>
                                <w:sz w:val="20"/>
                                <w:szCs w:val="20"/>
                              </w:rPr>
                            </w:pPr>
                            <w:r w:rsidRPr="00EE67EB">
                              <w:rPr>
                                <w:rFonts w:ascii="Arial" w:hAnsi="Arial" w:cs="Arial"/>
                                <w:i/>
                                <w:sz w:val="20"/>
                                <w:szCs w:val="20"/>
                              </w:rPr>
                              <w:t>Insbesondere die Stockwerksinstallationen müssen daher so konzipiert werden, dass Stagnationswasser so weit wie möglich verhindert werden kann bzw. dass das Ablaufen von Stagnationswasser auf schnellem Wege und unter Vermeidung unnötiger Wasserverluste erfolgen kann.</w:t>
                            </w:r>
                          </w:p>
                          <w:p w:rsidR="000D2F18" w:rsidRPr="000D2F18" w:rsidRDefault="000D2F18" w:rsidP="002D392B">
                            <w:pPr>
                              <w:jc w:val="both"/>
                              <w:rPr>
                                <w:rFonts w:ascii="Arial" w:hAnsi="Arial" w:cs="Arial"/>
                                <w:i/>
                                <w:sz w:val="16"/>
                                <w:szCs w:val="16"/>
                                <w:rPrChange w:id="15" w:author="Werner, Uwe (ZSL)" w:date="2020-05-28T09:50:00Z">
                                  <w:rPr>
                                    <w:rFonts w:ascii="Arial" w:hAnsi="Arial" w:cs="Arial"/>
                                    <w:i/>
                                    <w:sz w:val="20"/>
                                    <w:szCs w:val="20"/>
                                  </w:rPr>
                                </w:rPrChange>
                              </w:rPr>
                            </w:pPr>
                            <w:ins w:id="16" w:author="Werner, Uwe (ZSL)" w:date="2020-05-28T09:49:00Z">
                              <w:r w:rsidRPr="000D2F18">
                                <w:rPr>
                                  <w:rFonts w:ascii="Arial" w:hAnsi="Arial" w:cs="Arial"/>
                                  <w:i/>
                                  <w:sz w:val="16"/>
                                  <w:szCs w:val="16"/>
                                  <w:rPrChange w:id="17" w:author="Werner, Uwe (ZSL)" w:date="2020-05-28T09:50:00Z">
                                    <w:rPr>
                                      <w:rFonts w:ascii="Arial" w:hAnsi="Arial" w:cs="Arial"/>
                                      <w:i/>
                                      <w:sz w:val="20"/>
                                      <w:szCs w:val="20"/>
                                    </w:rPr>
                                  </w:rPrChange>
                                </w:rPr>
                                <w:t>Quelle: „Geberit: Leitfaden TW-Hygiene</w:t>
                              </w:r>
                            </w:ins>
                            <w:ins w:id="18" w:author="Werner, Uwe (ZSL)" w:date="2020-05-28T09:50:00Z">
                              <w:r w:rsidRPr="000D2F18">
                                <w:rPr>
                                  <w:rFonts w:ascii="Arial" w:hAnsi="Arial" w:cs="Arial"/>
                                  <w:i/>
                                  <w:sz w:val="16"/>
                                  <w:szCs w:val="16"/>
                                  <w:rPrChange w:id="19" w:author="Werner, Uwe (ZSL)" w:date="2020-05-28T09:50:00Z">
                                    <w:rPr>
                                      <w:rFonts w:ascii="Arial" w:hAnsi="Arial" w:cs="Arial"/>
                                      <w:i/>
                                      <w:sz w:val="20"/>
                                      <w:szCs w:val="20"/>
                                    </w:rPr>
                                  </w:rPrChange>
                                </w:rPr>
                                <w:t>, 2008“ angepasst durch Autor</w:t>
                              </w:r>
                            </w:ins>
                            <w:bookmarkStart w:id="20" w:name="_GoBack"/>
                            <w:bookmarkEnd w:id="2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B8808" id="_x0000_t202" coordsize="21600,21600" o:spt="202" path="m,l,21600r21600,l21600,xe">
                <v:stroke joinstyle="miter"/>
                <v:path gradientshapeok="t" o:connecttype="rect"/>
              </v:shapetype>
              <v:shape id="Text Box 2" o:spid="_x0000_s1026" type="#_x0000_t202" style="position:absolute;left:0;text-align:left;margin-left:-13.85pt;margin-top:61.45pt;width:482pt;height:1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">
                <v:textbox>
                  <w:txbxContent>
                    <w:p w:rsidR="002D392B" w:rsidRPr="00EE67EB" w:rsidRDefault="002D392B" w:rsidP="002D392B">
                      <w:pPr>
                        <w:jc w:val="both"/>
                        <w:rPr>
                          <w:rFonts w:ascii="Arial" w:hAnsi="Arial" w:cs="Arial"/>
                          <w:i/>
                          <w:sz w:val="20"/>
                          <w:szCs w:val="20"/>
                        </w:rPr>
                      </w:pPr>
                      <w:r w:rsidRPr="00EE67EB">
                        <w:rPr>
                          <w:rFonts w:ascii="Arial" w:hAnsi="Arial" w:cs="Arial"/>
                          <w:i/>
                          <w:sz w:val="20"/>
                          <w:szCs w:val="20"/>
                        </w:rPr>
                        <w:t>Als wesentliche Risikofaktoren für Kontaminationen der Trinkwasserinstallation sind überdimensionierte Leitungen sowie nicht regelmäßig durchströmte Leitungsteile mit stagnierendem Wasser anzusehen.</w:t>
                      </w:r>
                    </w:p>
                    <w:p w:rsidR="002D392B" w:rsidRPr="00EE67EB" w:rsidRDefault="002D392B" w:rsidP="002D392B">
                      <w:pPr>
                        <w:jc w:val="both"/>
                        <w:rPr>
                          <w:rFonts w:ascii="Arial" w:hAnsi="Arial" w:cs="Arial"/>
                          <w:i/>
                          <w:sz w:val="20"/>
                          <w:szCs w:val="20"/>
                        </w:rPr>
                      </w:pPr>
                      <w:r w:rsidRPr="00EE67EB">
                        <w:rPr>
                          <w:rFonts w:ascii="Arial" w:hAnsi="Arial" w:cs="Arial"/>
                          <w:i/>
                          <w:sz w:val="20"/>
                          <w:szCs w:val="20"/>
                        </w:rPr>
                        <w:t>Zur Vermeidung von Stagnationswasser muss ein Trinkwasser-Installationssystem konstruktiv so aufgebaut werden, dass mit stattfindenden Wasserentnahmen möglichst viele Teilstrecken durchströmt werden. Werden die Entnahmestellen eines Gebäudes nicht regelmäßig genutzt und ist damit ein ausreichender Wasserwechsel nicht mehr sichergestellt, müssen in der Verantwortung des Betreibers bzw. Nutzers zusätzliche Maßnahmen zur Beseitigung des Stagnationswassers ergriffen werden.</w:t>
                      </w:r>
                    </w:p>
                    <w:p w:rsidR="002D392B" w:rsidRPr="00EE67EB" w:rsidRDefault="002D392B" w:rsidP="002D392B">
                      <w:pPr>
                        <w:jc w:val="both"/>
                        <w:rPr>
                          <w:rFonts w:ascii="Arial" w:hAnsi="Arial" w:cs="Arial"/>
                          <w:i/>
                          <w:sz w:val="20"/>
                          <w:szCs w:val="20"/>
                        </w:rPr>
                      </w:pPr>
                      <w:r w:rsidRPr="00EE67EB">
                        <w:rPr>
                          <w:rFonts w:ascii="Arial" w:hAnsi="Arial" w:cs="Arial"/>
                          <w:i/>
                          <w:sz w:val="20"/>
                          <w:szCs w:val="20"/>
                        </w:rPr>
                        <w:t>Es muss eine periodische Spülung in Krankenhäusern, Arztpraxen oder Hotels sichergestellt sein, unabhängig davon, ob Zimmer belegt sind oder nicht.</w:t>
                      </w:r>
                    </w:p>
                    <w:p w:rsidR="002D392B" w:rsidRDefault="002D392B" w:rsidP="002D392B">
                      <w:pPr>
                        <w:jc w:val="both"/>
                        <w:rPr>
                          <w:ins w:id="21" w:author="Werner, Uwe (ZSL)" w:date="2020-05-28T09:49:00Z"/>
                          <w:rFonts w:ascii="Arial" w:hAnsi="Arial" w:cs="Arial"/>
                          <w:i/>
                          <w:sz w:val="20"/>
                          <w:szCs w:val="20"/>
                        </w:rPr>
                      </w:pPr>
                      <w:r w:rsidRPr="00EE67EB">
                        <w:rPr>
                          <w:rFonts w:ascii="Arial" w:hAnsi="Arial" w:cs="Arial"/>
                          <w:i/>
                          <w:sz w:val="20"/>
                          <w:szCs w:val="20"/>
                        </w:rPr>
                        <w:t>Insbesondere die Stockwerksinstallationen müssen daher so konzipiert werden, dass Stagnationswasser so weit wie möglich verhindert werden kann bzw. dass das Ablaufen von Stagnationswasser auf schnellem Wege und unter Vermeidung unnötiger Wasserverluste erfolgen kann.</w:t>
                      </w:r>
                    </w:p>
                    <w:p w:rsidR="000D2F18" w:rsidRPr="000D2F18" w:rsidRDefault="000D2F18" w:rsidP="002D392B">
                      <w:pPr>
                        <w:jc w:val="both"/>
                        <w:rPr>
                          <w:rFonts w:ascii="Arial" w:hAnsi="Arial" w:cs="Arial"/>
                          <w:i/>
                          <w:sz w:val="16"/>
                          <w:szCs w:val="16"/>
                          <w:rPrChange w:id="22" w:author="Werner, Uwe (ZSL)" w:date="2020-05-28T09:50:00Z">
                            <w:rPr>
                              <w:rFonts w:ascii="Arial" w:hAnsi="Arial" w:cs="Arial"/>
                              <w:i/>
                              <w:sz w:val="20"/>
                              <w:szCs w:val="20"/>
                            </w:rPr>
                          </w:rPrChange>
                        </w:rPr>
                      </w:pPr>
                      <w:ins w:id="23" w:author="Werner, Uwe (ZSL)" w:date="2020-05-28T09:49:00Z">
                        <w:r w:rsidRPr="000D2F18">
                          <w:rPr>
                            <w:rFonts w:ascii="Arial" w:hAnsi="Arial" w:cs="Arial"/>
                            <w:i/>
                            <w:sz w:val="16"/>
                            <w:szCs w:val="16"/>
                            <w:rPrChange w:id="24" w:author="Werner, Uwe (ZSL)" w:date="2020-05-28T09:50:00Z">
                              <w:rPr>
                                <w:rFonts w:ascii="Arial" w:hAnsi="Arial" w:cs="Arial"/>
                                <w:i/>
                                <w:sz w:val="20"/>
                                <w:szCs w:val="20"/>
                              </w:rPr>
                            </w:rPrChange>
                          </w:rPr>
                          <w:t>Quelle: „Geberit: Leitfaden TW-Hygiene</w:t>
                        </w:r>
                      </w:ins>
                      <w:ins w:id="25" w:author="Werner, Uwe (ZSL)" w:date="2020-05-28T09:50:00Z">
                        <w:r w:rsidRPr="000D2F18">
                          <w:rPr>
                            <w:rFonts w:ascii="Arial" w:hAnsi="Arial" w:cs="Arial"/>
                            <w:i/>
                            <w:sz w:val="16"/>
                            <w:szCs w:val="16"/>
                            <w:rPrChange w:id="26" w:author="Werner, Uwe (ZSL)" w:date="2020-05-28T09:50:00Z">
                              <w:rPr>
                                <w:rFonts w:ascii="Arial" w:hAnsi="Arial" w:cs="Arial"/>
                                <w:i/>
                                <w:sz w:val="20"/>
                                <w:szCs w:val="20"/>
                              </w:rPr>
                            </w:rPrChange>
                          </w:rPr>
                          <w:t>, 2008“ angepasst durch Autor</w:t>
                        </w:r>
                      </w:ins>
                      <w:bookmarkStart w:id="27" w:name="_GoBack"/>
                      <w:bookmarkEnd w:id="27"/>
                    </w:p>
                  </w:txbxContent>
                </v:textbox>
                <w10:wrap type="square"/>
              </v:shape>
            </w:pict>
          </mc:Fallback>
        </mc:AlternateContent>
      </w:r>
      <w:r>
        <w:rPr>
          <w:rFonts w:ascii="Arial" w:hAnsi="Arial" w:cs="Arial"/>
        </w:rPr>
        <w:t>Im Kasten</w:t>
      </w:r>
      <w:r w:rsidR="002D392B" w:rsidRPr="008A5023">
        <w:rPr>
          <w:rFonts w:ascii="Arial" w:hAnsi="Arial" w:cs="Arial"/>
        </w:rPr>
        <w:t xml:space="preserve"> </w:t>
      </w:r>
      <w:ins w:id="28" w:author="Arndt Wetzel" w:date="2020-05-08T16:35:00Z">
        <w:r w:rsidR="00B02092">
          <w:rPr>
            <w:rFonts w:ascii="Arial" w:hAnsi="Arial" w:cs="Arial"/>
          </w:rPr>
          <w:t xml:space="preserve">ist ein Auszug </w:t>
        </w:r>
      </w:ins>
      <w:del w:id="29" w:author="Arndt Wetzel" w:date="2020-05-08T16:35:00Z">
        <w:r w:rsidR="002D392B" w:rsidRPr="008A5023" w:rsidDel="00B02092">
          <w:rPr>
            <w:rFonts w:ascii="Arial" w:hAnsi="Arial" w:cs="Arial"/>
          </w:rPr>
          <w:delText xml:space="preserve">sehen Sie einen Auszug </w:delText>
        </w:r>
      </w:del>
      <w:r w:rsidR="002D392B" w:rsidRPr="008A5023">
        <w:rPr>
          <w:rFonts w:ascii="Arial" w:hAnsi="Arial" w:cs="Arial"/>
        </w:rPr>
        <w:t>aus dem Geberit</w:t>
      </w:r>
      <w:r w:rsidR="008F45B3" w:rsidRPr="008A5023">
        <w:rPr>
          <w:rFonts w:ascii="Arial" w:hAnsi="Arial" w:cs="Arial"/>
        </w:rPr>
        <w:t>-</w:t>
      </w:r>
      <w:r w:rsidR="002D392B" w:rsidRPr="008A5023">
        <w:rPr>
          <w:rFonts w:ascii="Arial" w:hAnsi="Arial" w:cs="Arial"/>
        </w:rPr>
        <w:t>Hygieneplaner für Trinkwasser</w:t>
      </w:r>
      <w:del w:id="30" w:author="Arndt Wetzel" w:date="2020-05-08T16:36:00Z">
        <w:r w:rsidR="00E931EE" w:rsidRPr="008A5023" w:rsidDel="00B02092">
          <w:rPr>
            <w:rFonts w:ascii="Arial" w:hAnsi="Arial" w:cs="Arial"/>
          </w:rPr>
          <w:delText>-</w:delText>
        </w:r>
      </w:del>
      <w:r w:rsidR="002D392B" w:rsidRPr="008A5023">
        <w:rPr>
          <w:rFonts w:ascii="Arial" w:hAnsi="Arial" w:cs="Arial"/>
        </w:rPr>
        <w:t>anlagen</w:t>
      </w:r>
      <w:ins w:id="31" w:author="Arndt Wetzel" w:date="2020-05-08T16:36:00Z">
        <w:r w:rsidR="00B02092">
          <w:rPr>
            <w:rFonts w:ascii="Arial" w:hAnsi="Arial" w:cs="Arial"/>
          </w:rPr>
          <w:t xml:space="preserve"> abgebildet</w:t>
        </w:r>
      </w:ins>
      <w:r w:rsidR="002D392B" w:rsidRPr="008A5023">
        <w:rPr>
          <w:rFonts w:ascii="Arial" w:hAnsi="Arial" w:cs="Arial"/>
        </w:rPr>
        <w:t xml:space="preserve">. Lesen </w:t>
      </w:r>
      <w:ins w:id="32" w:author="Arndt Wetzel" w:date="2020-05-08T16:36:00Z">
        <w:r w:rsidR="00B02092">
          <w:rPr>
            <w:rFonts w:ascii="Arial" w:hAnsi="Arial" w:cs="Arial"/>
          </w:rPr>
          <w:t>S</w:t>
        </w:r>
      </w:ins>
      <w:del w:id="33" w:author="Arndt Wetzel" w:date="2020-05-08T16:36:00Z">
        <w:r w:rsidR="002D392B" w:rsidRPr="008A5023" w:rsidDel="00B02092">
          <w:rPr>
            <w:rFonts w:ascii="Arial" w:hAnsi="Arial" w:cs="Arial"/>
          </w:rPr>
          <w:delText>s</w:delText>
        </w:r>
      </w:del>
      <w:r w:rsidR="002D392B" w:rsidRPr="008A5023">
        <w:rPr>
          <w:rFonts w:ascii="Arial" w:hAnsi="Arial" w:cs="Arial"/>
        </w:rPr>
        <w:t>ie diesen Text aufmerksam durch</w:t>
      </w:r>
      <w:ins w:id="34" w:author="Arndt Wetzel" w:date="2020-05-08T16:36:00Z">
        <w:r w:rsidR="00B02092">
          <w:rPr>
            <w:rFonts w:ascii="Arial" w:hAnsi="Arial" w:cs="Arial"/>
          </w:rPr>
          <w:t>,</w:t>
        </w:r>
      </w:ins>
      <w:r w:rsidR="002D392B" w:rsidRPr="008A5023">
        <w:rPr>
          <w:rFonts w:ascii="Arial" w:hAnsi="Arial" w:cs="Arial"/>
        </w:rPr>
        <w:t xml:space="preserve"> und </w:t>
      </w:r>
      <w:r w:rsidR="00277CBD">
        <w:rPr>
          <w:rFonts w:ascii="Arial" w:hAnsi="Arial" w:cs="Arial"/>
        </w:rPr>
        <w:t xml:space="preserve">beantworten Sie folgend </w:t>
      </w:r>
      <w:r w:rsidR="008F45B3" w:rsidRPr="008A5023">
        <w:rPr>
          <w:rFonts w:ascii="Arial" w:hAnsi="Arial" w:cs="Arial"/>
        </w:rPr>
        <w:t>Fragen</w:t>
      </w:r>
      <w:ins w:id="35" w:author="Arndt Wetzel" w:date="2020-05-08T16:36:00Z">
        <w:r w:rsidR="00B02092">
          <w:rPr>
            <w:rFonts w:ascii="Arial" w:hAnsi="Arial" w:cs="Arial"/>
          </w:rPr>
          <w:t>.</w:t>
        </w:r>
      </w:ins>
      <w:del w:id="36" w:author="Arndt Wetzel" w:date="2020-05-08T16:36:00Z">
        <w:r w:rsidR="008F45B3" w:rsidRPr="008A5023" w:rsidDel="00B02092">
          <w:rPr>
            <w:rFonts w:ascii="Arial" w:hAnsi="Arial" w:cs="Arial"/>
          </w:rPr>
          <w:delText>!</w:delText>
        </w:r>
      </w:del>
      <w:r w:rsidR="008F45B3" w:rsidRPr="008A5023">
        <w:rPr>
          <w:rFonts w:ascii="Arial" w:hAnsi="Arial" w:cs="Arial"/>
        </w:rPr>
        <w:br/>
      </w:r>
    </w:p>
    <w:p w:rsidR="0068519B" w:rsidRPr="008A5023" w:rsidRDefault="0068519B" w:rsidP="002D392B">
      <w:pPr>
        <w:rPr>
          <w:rFonts w:ascii="Arial" w:hAnsi="Arial" w:cs="Arial"/>
        </w:rPr>
      </w:pPr>
    </w:p>
    <w:p w:rsidR="0071374C" w:rsidRPr="008A5023" w:rsidRDefault="00B02092" w:rsidP="0071374C">
      <w:pPr>
        <w:numPr>
          <w:ilvl w:val="0"/>
          <w:numId w:val="2"/>
        </w:numPr>
        <w:rPr>
          <w:rFonts w:ascii="Arial" w:hAnsi="Arial" w:cs="Arial"/>
        </w:rPr>
      </w:pPr>
      <w:ins w:id="37" w:author="Arndt Wetzel" w:date="2020-05-08T16:36:00Z">
        <w:r>
          <w:rPr>
            <w:rFonts w:ascii="Arial" w:hAnsi="Arial" w:cs="Arial"/>
          </w:rPr>
          <w:t xml:space="preserve">Nennen Sie die </w:t>
        </w:r>
      </w:ins>
      <w:ins w:id="38" w:author="Arndt Wetzel" w:date="2020-05-08T16:37:00Z">
        <w:r>
          <w:rPr>
            <w:rFonts w:ascii="Arial" w:hAnsi="Arial" w:cs="Arial"/>
          </w:rPr>
          <w:t xml:space="preserve">beiden </w:t>
        </w:r>
      </w:ins>
      <w:ins w:id="39" w:author="Arndt Wetzel" w:date="2020-05-08T16:36:00Z">
        <w:r>
          <w:rPr>
            <w:rFonts w:ascii="Arial" w:hAnsi="Arial" w:cs="Arial"/>
          </w:rPr>
          <w:t xml:space="preserve">im Text </w:t>
        </w:r>
      </w:ins>
      <w:ins w:id="40" w:author="Arndt Wetzel" w:date="2020-05-08T16:37:00Z">
        <w:r>
          <w:rPr>
            <w:rFonts w:ascii="Arial" w:hAnsi="Arial" w:cs="Arial"/>
          </w:rPr>
          <w:t xml:space="preserve">aufgeführten </w:t>
        </w:r>
      </w:ins>
      <w:del w:id="41" w:author="Arndt Wetzel" w:date="2020-05-08T16:37:00Z">
        <w:r w:rsidR="002D392B" w:rsidRPr="008A5023" w:rsidDel="00B02092">
          <w:rPr>
            <w:rFonts w:ascii="Arial" w:hAnsi="Arial" w:cs="Arial"/>
          </w:rPr>
          <w:delText xml:space="preserve">Welche beiden </w:delText>
        </w:r>
      </w:del>
      <w:r w:rsidR="002D392B" w:rsidRPr="008A5023">
        <w:rPr>
          <w:rFonts w:ascii="Arial" w:hAnsi="Arial" w:cs="Arial"/>
        </w:rPr>
        <w:t>Risikofaktoren für die Kontaminationen des TW-Systemes</w:t>
      </w:r>
      <w:ins w:id="42" w:author="Arndt Wetzel" w:date="2020-05-08T16:37:00Z">
        <w:r>
          <w:rPr>
            <w:rFonts w:ascii="Arial" w:hAnsi="Arial" w:cs="Arial"/>
          </w:rPr>
          <w:t>.</w:t>
        </w:r>
      </w:ins>
      <w:del w:id="43" w:author="Arndt Wetzel" w:date="2020-05-08T16:37:00Z">
        <w:r w:rsidR="002D392B" w:rsidRPr="008A5023" w:rsidDel="00B02092">
          <w:rPr>
            <w:rFonts w:ascii="Arial" w:hAnsi="Arial" w:cs="Arial"/>
          </w:rPr>
          <w:delText xml:space="preserve"> werden aufgeführt?</w:delText>
        </w:r>
      </w:del>
    </w:p>
    <w:p w:rsidR="002D392B" w:rsidRPr="00390DD0" w:rsidRDefault="0068519B" w:rsidP="00E40D36">
      <w:pPr>
        <w:rPr>
          <w:rFonts w:ascii="Arial" w:hAnsi="Arial" w:cs="Arial"/>
          <w:color w:val="95B3D7" w:themeColor="accent1" w:themeTint="99"/>
        </w:rPr>
      </w:pPr>
      <w:r w:rsidRPr="008A5023">
        <w:rPr>
          <w:rFonts w:ascii="Arial" w:hAnsi="Arial" w:cs="Arial"/>
        </w:rPr>
        <w:br/>
      </w:r>
      <w:r w:rsidR="002D392B" w:rsidRPr="008A5023">
        <w:rPr>
          <w:rFonts w:ascii="Arial" w:hAnsi="Arial" w:cs="Arial"/>
        </w:rPr>
        <w:br/>
      </w:r>
      <w:r w:rsidR="008F45B3" w:rsidRPr="00390DD0">
        <w:rPr>
          <w:rFonts w:ascii="Arial" w:hAnsi="Arial" w:cs="Arial"/>
          <w:color w:val="95B3D7" w:themeColor="accent1" w:themeTint="99"/>
        </w:rPr>
        <w:t>Ü</w:t>
      </w:r>
      <w:r w:rsidR="002D392B" w:rsidRPr="00390DD0">
        <w:rPr>
          <w:rFonts w:ascii="Arial" w:hAnsi="Arial" w:cs="Arial"/>
          <w:color w:val="95B3D7" w:themeColor="accent1" w:themeTint="99"/>
        </w:rPr>
        <w:t>berdimensionierte Leitungen und nicht regelmäßig durchströmte Leitungen.</w:t>
      </w:r>
    </w:p>
    <w:p w:rsidR="00E40D36" w:rsidRPr="00390DD0" w:rsidRDefault="00E40D36" w:rsidP="00E40D36">
      <w:pPr>
        <w:rPr>
          <w:rFonts w:ascii="Arial" w:hAnsi="Arial" w:cs="Arial"/>
          <w:color w:val="95B3D7" w:themeColor="accent1" w:themeTint="99"/>
        </w:rPr>
      </w:pPr>
    </w:p>
    <w:p w:rsidR="00E40D36" w:rsidRPr="008A5023" w:rsidRDefault="00E40D36" w:rsidP="00E40D36">
      <w:pPr>
        <w:rPr>
          <w:rFonts w:ascii="Arial" w:hAnsi="Arial" w:cs="Arial"/>
          <w:color w:val="000000"/>
        </w:rPr>
      </w:pPr>
    </w:p>
    <w:p w:rsidR="002D392B" w:rsidRPr="008A5023" w:rsidRDefault="002D392B" w:rsidP="00E40D36">
      <w:pPr>
        <w:numPr>
          <w:ilvl w:val="0"/>
          <w:numId w:val="2"/>
        </w:numPr>
        <w:rPr>
          <w:rFonts w:ascii="Arial" w:hAnsi="Arial" w:cs="Arial"/>
        </w:rPr>
      </w:pPr>
      <w:r w:rsidRPr="008A5023">
        <w:rPr>
          <w:rFonts w:ascii="Arial" w:hAnsi="Arial" w:cs="Arial"/>
        </w:rPr>
        <w:t>Darf das Gebäude in der klassischen Stichleitungsinstallation angeschlossen werden?</w:t>
      </w:r>
    </w:p>
    <w:p w:rsidR="00E40D36" w:rsidRPr="008A5023" w:rsidRDefault="00E40D36" w:rsidP="002D392B">
      <w:pPr>
        <w:rPr>
          <w:rFonts w:ascii="Arial" w:hAnsi="Arial" w:cs="Arial"/>
        </w:rPr>
      </w:pPr>
    </w:p>
    <w:p w:rsidR="002D392B" w:rsidRPr="008A5023" w:rsidRDefault="002D392B" w:rsidP="002D392B">
      <w:pPr>
        <w:rPr>
          <w:rFonts w:ascii="Arial" w:hAnsi="Arial" w:cs="Arial"/>
        </w:rPr>
      </w:pPr>
    </w:p>
    <w:p w:rsidR="002D392B" w:rsidRPr="00390DD0" w:rsidRDefault="002D392B" w:rsidP="002D392B">
      <w:pPr>
        <w:rPr>
          <w:rFonts w:ascii="Arial" w:hAnsi="Arial" w:cs="Arial"/>
          <w:color w:val="95B3D7" w:themeColor="accent1" w:themeTint="99"/>
        </w:rPr>
      </w:pPr>
      <w:r w:rsidRPr="00390DD0">
        <w:rPr>
          <w:rFonts w:ascii="Arial" w:hAnsi="Arial" w:cs="Arial"/>
          <w:color w:val="95B3D7" w:themeColor="accent1" w:themeTint="99"/>
        </w:rPr>
        <w:t>Nein, diese sollt</w:t>
      </w:r>
      <w:r w:rsidR="008F45B3" w:rsidRPr="00390DD0">
        <w:rPr>
          <w:rFonts w:ascii="Arial" w:hAnsi="Arial" w:cs="Arial"/>
          <w:color w:val="95B3D7" w:themeColor="accent1" w:themeTint="99"/>
        </w:rPr>
        <w:t>e prinzipiell vermieden werden!</w:t>
      </w:r>
    </w:p>
    <w:p w:rsidR="002D392B" w:rsidRPr="00390DD0" w:rsidRDefault="002D392B" w:rsidP="002D392B">
      <w:pPr>
        <w:rPr>
          <w:rFonts w:ascii="Arial" w:hAnsi="Arial" w:cs="Arial"/>
          <w:color w:val="95B3D7" w:themeColor="accent1" w:themeTint="99"/>
        </w:rPr>
      </w:pPr>
      <w:r w:rsidRPr="00390DD0">
        <w:rPr>
          <w:rFonts w:ascii="Arial" w:hAnsi="Arial" w:cs="Arial"/>
          <w:color w:val="95B3D7" w:themeColor="accent1" w:themeTint="99"/>
        </w:rPr>
        <w:t>Insbesondere bei diesem Gebäude in dem</w:t>
      </w:r>
      <w:ins w:id="44" w:author="Arndt Wetzel" w:date="2020-05-08T16:38:00Z">
        <w:r w:rsidR="00B02092">
          <w:rPr>
            <w:rFonts w:ascii="Arial" w:hAnsi="Arial" w:cs="Arial"/>
            <w:color w:val="95B3D7" w:themeColor="accent1" w:themeTint="99"/>
          </w:rPr>
          <w:t>,</w:t>
        </w:r>
      </w:ins>
      <w:r w:rsidRPr="00390DD0">
        <w:rPr>
          <w:rFonts w:ascii="Arial" w:hAnsi="Arial" w:cs="Arial"/>
          <w:color w:val="95B3D7" w:themeColor="accent1" w:themeTint="99"/>
        </w:rPr>
        <w:t xml:space="preserve"> aufgrund des Kosmetikstudios</w:t>
      </w:r>
      <w:ins w:id="45" w:author="Arndt Wetzel" w:date="2020-05-08T16:38:00Z">
        <w:r w:rsidR="00B02092">
          <w:rPr>
            <w:rFonts w:ascii="Arial" w:hAnsi="Arial" w:cs="Arial"/>
            <w:color w:val="95B3D7" w:themeColor="accent1" w:themeTint="99"/>
          </w:rPr>
          <w:t>,</w:t>
        </w:r>
      </w:ins>
      <w:r w:rsidRPr="00390DD0">
        <w:rPr>
          <w:rFonts w:ascii="Arial" w:hAnsi="Arial" w:cs="Arial"/>
          <w:color w:val="95B3D7" w:themeColor="accent1" w:themeTint="99"/>
        </w:rPr>
        <w:t xml:space="preserve"> auch fremde Personen </w:t>
      </w:r>
      <w:del w:id="46" w:author="Arndt Wetzel" w:date="2020-05-08T16:38:00Z">
        <w:r w:rsidRPr="00390DD0" w:rsidDel="00B02092">
          <w:rPr>
            <w:rFonts w:ascii="Arial" w:hAnsi="Arial" w:cs="Arial"/>
            <w:color w:val="95B3D7" w:themeColor="accent1" w:themeTint="99"/>
          </w:rPr>
          <w:delText xml:space="preserve">aus </w:delText>
        </w:r>
      </w:del>
      <w:ins w:id="47" w:author="Arndt Wetzel" w:date="2020-05-08T16:38:00Z">
        <w:r w:rsidR="00B02092">
          <w:rPr>
            <w:rFonts w:ascii="Arial" w:hAnsi="Arial" w:cs="Arial"/>
            <w:color w:val="95B3D7" w:themeColor="accent1" w:themeTint="99"/>
          </w:rPr>
          <w:t>ein-</w:t>
        </w:r>
        <w:r w:rsidR="00B02092" w:rsidRPr="00390DD0">
          <w:rPr>
            <w:rFonts w:ascii="Arial" w:hAnsi="Arial" w:cs="Arial"/>
            <w:color w:val="95B3D7" w:themeColor="accent1" w:themeTint="99"/>
          </w:rPr>
          <w:t xml:space="preserve"> </w:t>
        </w:r>
      </w:ins>
      <w:r w:rsidRPr="00390DD0">
        <w:rPr>
          <w:rFonts w:ascii="Arial" w:hAnsi="Arial" w:cs="Arial"/>
          <w:color w:val="95B3D7" w:themeColor="accent1" w:themeTint="99"/>
        </w:rPr>
        <w:t xml:space="preserve">und </w:t>
      </w:r>
      <w:del w:id="48" w:author="Arndt Wetzel" w:date="2020-05-08T16:38:00Z">
        <w:r w:rsidRPr="00390DD0" w:rsidDel="00B02092">
          <w:rPr>
            <w:rFonts w:ascii="Arial" w:hAnsi="Arial" w:cs="Arial"/>
            <w:color w:val="95B3D7" w:themeColor="accent1" w:themeTint="99"/>
          </w:rPr>
          <w:delText>eingehen</w:delText>
        </w:r>
      </w:del>
      <w:ins w:id="49" w:author="Arndt Wetzel" w:date="2020-05-08T16:38:00Z">
        <w:r w:rsidR="00B02092">
          <w:rPr>
            <w:rFonts w:ascii="Arial" w:hAnsi="Arial" w:cs="Arial"/>
            <w:color w:val="95B3D7" w:themeColor="accent1" w:themeTint="99"/>
          </w:rPr>
          <w:t>aus</w:t>
        </w:r>
        <w:r w:rsidR="00B02092" w:rsidRPr="00390DD0">
          <w:rPr>
            <w:rFonts w:ascii="Arial" w:hAnsi="Arial" w:cs="Arial"/>
            <w:color w:val="95B3D7" w:themeColor="accent1" w:themeTint="99"/>
          </w:rPr>
          <w:t>gehen</w:t>
        </w:r>
      </w:ins>
      <w:r w:rsidRPr="00390DD0">
        <w:rPr>
          <w:rFonts w:ascii="Arial" w:hAnsi="Arial" w:cs="Arial"/>
          <w:color w:val="95B3D7" w:themeColor="accent1" w:themeTint="99"/>
        </w:rPr>
        <w:t>.</w:t>
      </w:r>
    </w:p>
    <w:p w:rsidR="002D392B" w:rsidRPr="008A5023" w:rsidRDefault="002D392B" w:rsidP="008F45B3">
      <w:pPr>
        <w:rPr>
          <w:rFonts w:ascii="Arial" w:hAnsi="Arial" w:cs="Arial"/>
          <w:color w:val="000000"/>
        </w:rPr>
      </w:pPr>
    </w:p>
    <w:p w:rsidR="0071374C" w:rsidRPr="008A5023" w:rsidRDefault="0071374C" w:rsidP="002D392B">
      <w:pPr>
        <w:rPr>
          <w:rFonts w:ascii="Arial" w:hAnsi="Arial" w:cs="Arial"/>
          <w:color w:val="000000"/>
        </w:rPr>
      </w:pPr>
    </w:p>
    <w:p w:rsidR="00B02092" w:rsidRDefault="00B02092">
      <w:pPr>
        <w:rPr>
          <w:ins w:id="50" w:author="Arndt Wetzel" w:date="2020-05-08T16:36:00Z"/>
          <w:rFonts w:ascii="Arial" w:hAnsi="Arial" w:cs="Arial"/>
          <w:color w:val="000000"/>
        </w:rPr>
      </w:pPr>
      <w:ins w:id="51" w:author="Arndt Wetzel" w:date="2020-05-08T16:36:00Z">
        <w:r>
          <w:rPr>
            <w:rFonts w:ascii="Arial" w:hAnsi="Arial" w:cs="Arial"/>
            <w:color w:val="000000"/>
          </w:rPr>
          <w:br w:type="page"/>
        </w:r>
      </w:ins>
    </w:p>
    <w:p w:rsidR="0009326B" w:rsidRPr="008A5023" w:rsidRDefault="0009326B" w:rsidP="002D392B">
      <w:pPr>
        <w:rPr>
          <w:rFonts w:ascii="Arial" w:hAnsi="Arial" w:cs="Arial"/>
          <w:color w:val="000000"/>
        </w:rPr>
      </w:pPr>
    </w:p>
    <w:p w:rsidR="007A6B45" w:rsidRPr="0009326B" w:rsidRDefault="000D2F18">
      <w:pPr>
        <w:rPr>
          <w:rFonts w:ascii="Arial" w:hAnsi="Arial"/>
          <w:color w:val="000000"/>
          <w:sz w:val="22"/>
          <w:szCs w:val="22"/>
        </w:rPr>
      </w:pPr>
      <w:ins w:id="52" w:author="Werner, Uwe (ZSL)" w:date="2020-05-28T09:48:00Z">
        <w:r w:rsidRPr="000D2F18">
          <w:rPr>
            <w:rFonts w:ascii="Arial" w:hAnsi="Arial"/>
            <w:noProof/>
            <w:color w:val="000000"/>
            <w:sz w:val="22"/>
            <w:szCs w:val="22"/>
          </w:rPr>
          <mc:AlternateContent>
            <mc:Choice Requires="wps">
              <w:drawing>
                <wp:anchor distT="45720" distB="45720" distL="114300" distR="114300" simplePos="0" relativeHeight="251665408" behindDoc="0" locked="0" layoutInCell="1" allowOverlap="1">
                  <wp:simplePos x="0" y="0"/>
                  <wp:positionH relativeFrom="column">
                    <wp:posOffset>-309245</wp:posOffset>
                  </wp:positionH>
                  <wp:positionV relativeFrom="paragraph">
                    <wp:posOffset>8310245</wp:posOffset>
                  </wp:positionV>
                  <wp:extent cx="2752725" cy="140462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404620"/>
                          </a:xfrm>
                          <a:prstGeom prst="rect">
                            <a:avLst/>
                          </a:prstGeom>
                          <a:solidFill>
                            <a:srgbClr val="FFFFFF"/>
                          </a:solidFill>
                          <a:ln w="9525">
                            <a:noFill/>
                            <a:miter lim="800000"/>
                            <a:headEnd/>
                            <a:tailEnd/>
                          </a:ln>
                        </wps:spPr>
                        <wps:txbx>
                          <w:txbxContent>
                            <w:p w:rsidR="000D2F18" w:rsidRDefault="000D2F18">
                              <w:ins w:id="53" w:author="Werner, Uwe (ZSL)" w:date="2020-05-28T09:48:00Z">
                                <w:r>
                                  <w:t>Quelle: Handreichung H04/6, 2004 LEU</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margin-left:-24.35pt;margin-top:654.35pt;width:216.7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" stroked="f">
                  <v:textbox style="mso-fit-shape-to-text:t">
                    <w:txbxContent>
                      <w:p w:rsidR="000D2F18" w:rsidRDefault="000D2F18">
                        <w:ins w:id="54" w:author="Werner, Uwe (ZSL)" w:date="2020-05-28T09:48:00Z">
                          <w:r>
                            <w:t>Quelle: Handreichung H04/6, 2004 LEU</w:t>
                          </w:r>
                        </w:ins>
                      </w:p>
                    </w:txbxContent>
                  </v:textbox>
                  <w10:wrap type="square"/>
                </v:shape>
              </w:pict>
            </mc:Fallback>
          </mc:AlternateContent>
        </w:r>
      </w:ins>
      <w:r w:rsidR="00F34944">
        <w:rPr>
          <w:rFonts w:ascii="Arial" w:hAnsi="Arial"/>
          <w:noProof/>
          <w:color w:val="000000"/>
          <w:sz w:val="22"/>
          <w:szCs w:val="22"/>
        </w:rPr>
        <w:drawing>
          <wp:anchor distT="0" distB="0" distL="114300" distR="114300" simplePos="0" relativeHeight="251663360" behindDoc="0" locked="0" layoutInCell="1" allowOverlap="1" wp14:anchorId="1DDD26F0" wp14:editId="482B9270">
            <wp:simplePos x="0" y="0"/>
            <wp:positionH relativeFrom="column">
              <wp:posOffset>-226695</wp:posOffset>
            </wp:positionH>
            <wp:positionV relativeFrom="paragraph">
              <wp:posOffset>1905</wp:posOffset>
            </wp:positionV>
            <wp:extent cx="6337300" cy="8246110"/>
            <wp:effectExtent l="0" t="0" r="6350" b="2540"/>
            <wp:wrapNone/>
            <wp:docPr id="3" name="Grafik 3" descr="C:\Users\hk2-fb4\Desktop\AB1 Projekteinführung_Seite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k2-fb4\Desktop\AB1 Projekteinführung_Seite_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37300" cy="82461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color w:val="000000"/>
          <w:sz w:val="22"/>
          <w:szCs w:val="22"/>
        </w:rPr>
        <w:pict>
          <v:rect id="_x0000_s1048" style="position:absolute;margin-left:279pt;margin-top:240.45pt;width:9pt;height:45pt;z-index:251662336;mso-position-horizontal-relative:text;mso-position-vertical-relative:text" stroked="f"/>
        </w:pict>
      </w:r>
    </w:p>
    <w:sectPr w:rsidR="007A6B45" w:rsidRPr="0009326B" w:rsidSect="00F76309">
      <w:headerReference w:type="default" r:id="rId8"/>
      <w:pgSz w:w="11906" w:h="16838"/>
      <w:pgMar w:top="829" w:right="926" w:bottom="1134" w:left="1417" w:header="46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45D" w:rsidRDefault="0023745D">
      <w:r>
        <w:separator/>
      </w:r>
    </w:p>
  </w:endnote>
  <w:endnote w:type="continuationSeparator" w:id="0">
    <w:p w:rsidR="0023745D" w:rsidRDefault="0023745D">
      <w:r>
        <w:continuationSeparator/>
      </w:r>
    </w:p>
  </w:endnote>
  <w:endnote w:type="continuationNotice" w:id="1">
    <w:p w:rsidR="0023745D" w:rsidRDefault="002374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45D" w:rsidRDefault="0023745D">
      <w:r>
        <w:separator/>
      </w:r>
    </w:p>
  </w:footnote>
  <w:footnote w:type="continuationSeparator" w:id="0">
    <w:p w:rsidR="0023745D" w:rsidRDefault="0023745D">
      <w:r>
        <w:continuationSeparator/>
      </w:r>
    </w:p>
  </w:footnote>
  <w:footnote w:type="continuationNotice" w:id="1">
    <w:p w:rsidR="0023745D" w:rsidRDefault="0023745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91"/>
      <w:gridCol w:w="841"/>
      <w:gridCol w:w="4421"/>
      <w:gridCol w:w="2253"/>
    </w:tblGrid>
    <w:tr w:rsidR="0093731E" w:rsidTr="00C358A7">
      <w:trPr>
        <w:trHeight w:val="369"/>
      </w:trPr>
      <w:tc>
        <w:tcPr>
          <w:tcW w:w="2291" w:type="dxa"/>
          <w:vMerge w:val="restart"/>
        </w:tcPr>
        <w:p w:rsidR="0093731E" w:rsidRDefault="0093731E" w:rsidP="0093731E">
          <w:pPr>
            <w:pStyle w:val="Kopfzeile"/>
            <w:ind w:left="110" w:hanging="110"/>
            <w:rPr>
              <w:noProof/>
            </w:rPr>
          </w:pPr>
        </w:p>
        <w:p w:rsidR="0000799D" w:rsidRDefault="00C358A7" w:rsidP="0093731E">
          <w:pPr>
            <w:pStyle w:val="Kopfzeile"/>
            <w:ind w:left="110" w:hanging="110"/>
          </w:pPr>
          <w:r>
            <w:rPr>
              <w:rFonts w:ascii="Arial" w:hAnsi="Arial" w:cs="Arial"/>
              <w:noProof/>
              <w:sz w:val="16"/>
              <w:szCs w:val="16"/>
            </w:rPr>
            <w:t>Anlagenmechaniker</w:t>
          </w:r>
        </w:p>
      </w:tc>
      <w:tc>
        <w:tcPr>
          <w:tcW w:w="841" w:type="dxa"/>
          <w:vAlign w:val="center"/>
        </w:tcPr>
        <w:p w:rsidR="0093731E" w:rsidRPr="00C358A7" w:rsidRDefault="00C358A7" w:rsidP="0000799D">
          <w:pPr>
            <w:pStyle w:val="Kopfzeile"/>
            <w:rPr>
              <w:sz w:val="22"/>
              <w:szCs w:val="22"/>
            </w:rPr>
          </w:pPr>
          <w:r w:rsidRPr="00C358A7">
            <w:rPr>
              <w:rFonts w:ascii="Arial" w:hAnsi="Arial" w:cs="Arial"/>
              <w:b/>
              <w:sz w:val="22"/>
              <w:szCs w:val="22"/>
            </w:rPr>
            <w:t>BFK</w:t>
          </w:r>
        </w:p>
      </w:tc>
      <w:tc>
        <w:tcPr>
          <w:tcW w:w="4421" w:type="dxa"/>
          <w:vMerge w:val="restart"/>
          <w:vAlign w:val="center"/>
        </w:tcPr>
        <w:p w:rsidR="00B02092" w:rsidRDefault="00E67736" w:rsidP="00E67736">
          <w:pPr>
            <w:pStyle w:val="Kopfzeile"/>
            <w:jc w:val="center"/>
            <w:rPr>
              <w:ins w:id="55" w:author="Arndt Wetzel" w:date="2020-05-08T16:36:00Z"/>
              <w:rFonts w:ascii="Arial" w:hAnsi="Arial" w:cs="Arial"/>
              <w:b/>
            </w:rPr>
          </w:pPr>
          <w:r>
            <w:rPr>
              <w:rFonts w:ascii="Arial" w:hAnsi="Arial" w:cs="Arial"/>
              <w:b/>
            </w:rPr>
            <w:t xml:space="preserve">Hygienegerechte </w:t>
          </w:r>
        </w:p>
        <w:p w:rsidR="00E67736" w:rsidRPr="00E67736" w:rsidRDefault="00E67736" w:rsidP="00E67736">
          <w:pPr>
            <w:pStyle w:val="Kopfzeile"/>
            <w:jc w:val="center"/>
            <w:rPr>
              <w:rFonts w:ascii="Arial" w:hAnsi="Arial" w:cs="Arial"/>
              <w:b/>
            </w:rPr>
          </w:pPr>
          <w:r>
            <w:rPr>
              <w:rFonts w:ascii="Arial" w:hAnsi="Arial" w:cs="Arial"/>
              <w:b/>
            </w:rPr>
            <w:t>Trinkwasserinstallation</w:t>
          </w:r>
        </w:p>
      </w:tc>
      <w:tc>
        <w:tcPr>
          <w:tcW w:w="2253" w:type="dxa"/>
        </w:tcPr>
        <w:p w:rsidR="0093731E" w:rsidRDefault="0000799D">
          <w:pPr>
            <w:pStyle w:val="Kopfzeile"/>
          </w:pPr>
          <w:r w:rsidRPr="0041685B">
            <w:rPr>
              <w:rFonts w:ascii="Arial Narrow" w:hAnsi="Arial Narrow" w:cs="Arial"/>
              <w:b/>
              <w:sz w:val="12"/>
              <w:szCs w:val="12"/>
            </w:rPr>
            <w:t>Name:</w:t>
          </w:r>
        </w:p>
      </w:tc>
    </w:tr>
    <w:tr w:rsidR="0093731E" w:rsidTr="00C358A7">
      <w:trPr>
        <w:trHeight w:val="380"/>
      </w:trPr>
      <w:tc>
        <w:tcPr>
          <w:tcW w:w="2291" w:type="dxa"/>
          <w:vMerge/>
        </w:tcPr>
        <w:p w:rsidR="0093731E" w:rsidRDefault="0093731E" w:rsidP="0093731E">
          <w:pPr>
            <w:pStyle w:val="Kopfzeile"/>
            <w:ind w:left="110" w:hanging="110"/>
          </w:pPr>
        </w:p>
      </w:tc>
      <w:tc>
        <w:tcPr>
          <w:tcW w:w="841" w:type="dxa"/>
          <w:vAlign w:val="center"/>
        </w:tcPr>
        <w:p w:rsidR="0093731E" w:rsidRPr="00C358A7" w:rsidRDefault="002D392B" w:rsidP="0000799D">
          <w:pPr>
            <w:pStyle w:val="Kopfzeile"/>
            <w:rPr>
              <w:sz w:val="22"/>
              <w:szCs w:val="22"/>
            </w:rPr>
          </w:pPr>
          <w:r>
            <w:rPr>
              <w:rFonts w:ascii="Arial" w:hAnsi="Arial" w:cs="Arial"/>
              <w:b/>
              <w:sz w:val="22"/>
              <w:szCs w:val="22"/>
            </w:rPr>
            <w:t>LS 5.3</w:t>
          </w:r>
        </w:p>
      </w:tc>
      <w:tc>
        <w:tcPr>
          <w:tcW w:w="4421" w:type="dxa"/>
          <w:vMerge/>
        </w:tcPr>
        <w:p w:rsidR="0093731E" w:rsidRDefault="0093731E">
          <w:pPr>
            <w:pStyle w:val="Kopfzeile"/>
          </w:pPr>
        </w:p>
      </w:tc>
      <w:tc>
        <w:tcPr>
          <w:tcW w:w="2253" w:type="dxa"/>
        </w:tcPr>
        <w:p w:rsidR="0093731E" w:rsidRDefault="0000799D">
          <w:pPr>
            <w:pStyle w:val="Kopfzeile"/>
          </w:pPr>
          <w:r w:rsidRPr="0041685B">
            <w:rPr>
              <w:rFonts w:ascii="Arial Narrow" w:hAnsi="Arial Narrow" w:cs="Arial"/>
              <w:b/>
              <w:sz w:val="12"/>
              <w:szCs w:val="12"/>
            </w:rPr>
            <w:t>Datum:</w:t>
          </w:r>
        </w:p>
      </w:tc>
    </w:tr>
  </w:tbl>
  <w:p w:rsidR="0093731E" w:rsidRDefault="0093731E" w:rsidP="00C358A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D4BEB"/>
    <w:multiLevelType w:val="hybridMultilevel"/>
    <w:tmpl w:val="DADEFB3C"/>
    <w:lvl w:ilvl="0" w:tplc="B2B0BFA0">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71B27ABF"/>
    <w:multiLevelType w:val="hybridMultilevel"/>
    <w:tmpl w:val="6812D0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rndt Wetzel">
    <w15:presenceInfo w15:providerId="None" w15:userId="Arndt Wetzel"/>
  </w15:person>
  <w15:person w15:author="Werner, Uwe (ZSL)">
    <w15:presenceInfo w15:providerId="None" w15:userId="Werner, Uwe (ZS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31E"/>
    <w:rsid w:val="0000799D"/>
    <w:rsid w:val="00070279"/>
    <w:rsid w:val="0009326B"/>
    <w:rsid w:val="000C34DE"/>
    <w:rsid w:val="000D2F18"/>
    <w:rsid w:val="00101345"/>
    <w:rsid w:val="001F25C1"/>
    <w:rsid w:val="0023745D"/>
    <w:rsid w:val="00277CBD"/>
    <w:rsid w:val="00284F55"/>
    <w:rsid w:val="002D392B"/>
    <w:rsid w:val="00390DD0"/>
    <w:rsid w:val="00573146"/>
    <w:rsid w:val="005C79E1"/>
    <w:rsid w:val="00641024"/>
    <w:rsid w:val="0068519B"/>
    <w:rsid w:val="006E6548"/>
    <w:rsid w:val="0071374C"/>
    <w:rsid w:val="007A6B45"/>
    <w:rsid w:val="008A5023"/>
    <w:rsid w:val="008F45B3"/>
    <w:rsid w:val="0093731E"/>
    <w:rsid w:val="009B648E"/>
    <w:rsid w:val="00A92729"/>
    <w:rsid w:val="00B02092"/>
    <w:rsid w:val="00C128FD"/>
    <w:rsid w:val="00C358A7"/>
    <w:rsid w:val="00CD1CF5"/>
    <w:rsid w:val="00CF4B28"/>
    <w:rsid w:val="00E344CF"/>
    <w:rsid w:val="00E40D36"/>
    <w:rsid w:val="00E67736"/>
    <w:rsid w:val="00E75877"/>
    <w:rsid w:val="00E931EE"/>
    <w:rsid w:val="00EE67EB"/>
    <w:rsid w:val="00F34944"/>
    <w:rsid w:val="00F76309"/>
    <w:rsid w:val="00FB3C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4:docId w14:val="1254F943"/>
  <w15:docId w15:val="{448CA01E-BC88-49A0-BE99-73D1A4F1C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D392B"/>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731E"/>
    <w:pPr>
      <w:tabs>
        <w:tab w:val="center" w:pos="4536"/>
        <w:tab w:val="right" w:pos="9072"/>
      </w:tabs>
    </w:pPr>
  </w:style>
  <w:style w:type="paragraph" w:styleId="Fuzeile">
    <w:name w:val="footer"/>
    <w:basedOn w:val="Standard"/>
    <w:rsid w:val="0093731E"/>
    <w:pPr>
      <w:tabs>
        <w:tab w:val="center" w:pos="4536"/>
        <w:tab w:val="right" w:pos="9072"/>
      </w:tabs>
    </w:pPr>
  </w:style>
  <w:style w:type="character" w:customStyle="1" w:styleId="KopfzeileZchn">
    <w:name w:val="Kopfzeile Zchn"/>
    <w:basedOn w:val="Absatz-Standardschriftart"/>
    <w:link w:val="Kopfzeile"/>
    <w:rsid w:val="0000799D"/>
    <w:rPr>
      <w:sz w:val="24"/>
      <w:szCs w:val="24"/>
      <w:lang w:val="de-DE" w:eastAsia="de-DE" w:bidi="ar-SA"/>
    </w:rPr>
  </w:style>
  <w:style w:type="paragraph" w:styleId="berarbeitung">
    <w:name w:val="Revision"/>
    <w:hidden/>
    <w:uiPriority w:val="99"/>
    <w:semiHidden/>
    <w:rsid w:val="00E931EE"/>
    <w:rPr>
      <w:sz w:val="24"/>
      <w:szCs w:val="24"/>
    </w:rPr>
  </w:style>
  <w:style w:type="paragraph" w:styleId="Sprechblasentext">
    <w:name w:val="Balloon Text"/>
    <w:basedOn w:val="Standard"/>
    <w:link w:val="SprechblasentextZchn"/>
    <w:rsid w:val="00E931EE"/>
    <w:rPr>
      <w:rFonts w:ascii="Tahoma" w:hAnsi="Tahoma" w:cs="Tahoma"/>
      <w:sz w:val="16"/>
      <w:szCs w:val="16"/>
    </w:rPr>
  </w:style>
  <w:style w:type="character" w:customStyle="1" w:styleId="SprechblasentextZchn">
    <w:name w:val="Sprechblasentext Zchn"/>
    <w:basedOn w:val="Absatz-Standardschriftart"/>
    <w:link w:val="Sprechblasentext"/>
    <w:rsid w:val="00E931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1206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Arbeitsauftrag:</vt:lpstr>
    </vt:vector>
  </TitlesOfParts>
  <Company>Innenverwaltung</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Arbeitsauftrag:</dc:title>
  <dc:creator>Martin Weigert</dc:creator>
  <cp:lastModifiedBy>Werner, Uwe (ZSL)</cp:lastModifiedBy>
  <cp:revision>9</cp:revision>
  <cp:lastPrinted>2019-02-28T11:56:00Z</cp:lastPrinted>
  <dcterms:created xsi:type="dcterms:W3CDTF">2018-11-28T07:49:00Z</dcterms:created>
  <dcterms:modified xsi:type="dcterms:W3CDTF">2020-05-28T07:50:00Z</dcterms:modified>
</cp:coreProperties>
</file>